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1CB" w:rsidRDefault="001941CB" w:rsidP="001941CB">
      <w:pPr>
        <w:spacing w:after="0"/>
        <w:rPr>
          <w:rStyle w:val="a3"/>
          <w:rFonts w:ascii="Roboto" w:hAnsi="Roboto"/>
          <w:color w:val="000000"/>
          <w:shd w:val="clear" w:color="auto" w:fill="FFFFFF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30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27DF7F53" wp14:editId="44246D71">
            <wp:simplePos x="0" y="0"/>
            <wp:positionH relativeFrom="margin">
              <wp:align>center</wp:align>
            </wp:positionH>
            <wp:positionV relativeFrom="paragraph">
              <wp:posOffset>-553085</wp:posOffset>
            </wp:positionV>
            <wp:extent cx="1002665" cy="690880"/>
            <wp:effectExtent l="0" t="0" r="0" b="0"/>
            <wp:wrapNone/>
            <wp:docPr id="32" name="Рисунок 32" descr="C:\Users\kda\AppData\Local\Microsoft\Windows\INetCache\Content.Word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da\AppData\Local\Microsoft\Windows\INetCache\Content.Word\логотип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t="24193" r="14516" b="25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1CB" w:rsidRPr="001941CB" w:rsidRDefault="001941CB" w:rsidP="001941CB">
      <w:pPr>
        <w:spacing w:after="0"/>
        <w:rPr>
          <w:sz w:val="20"/>
        </w:rPr>
      </w:pPr>
      <w:ins w:id="0" w:author="Unknown">
        <w:r w:rsidRPr="001941CB">
          <w:rPr>
            <w:rStyle w:val="a3"/>
            <w:rFonts w:ascii="Roboto" w:hAnsi="Roboto"/>
            <w:color w:val="000000"/>
            <w:sz w:val="20"/>
            <w:shd w:val="clear" w:color="auto" w:fill="FFFFFF"/>
          </w:rPr>
          <w:t>ВНЕСЕНИЕ ИЗМЕНЕНИЙ В РЕГИОНАЛЬНУЮ ПРОГРАММУ</w:t>
        </w:r>
      </w:ins>
      <w:r w:rsidRPr="001941CB">
        <w:rPr>
          <w:rFonts w:ascii="Roboto" w:hAnsi="Roboto"/>
          <w:color w:val="000000"/>
          <w:sz w:val="20"/>
        </w:rPr>
        <w:br/>
      </w:r>
      <w:r w:rsidRPr="001941CB">
        <w:rPr>
          <w:rFonts w:ascii="Roboto" w:hAnsi="Roboto"/>
          <w:color w:val="000000"/>
          <w:sz w:val="20"/>
          <w:shd w:val="clear" w:color="auto" w:fill="FFFFFF"/>
        </w:rPr>
        <w:t xml:space="preserve">Собственникам помещений в многоквартирных домах, предоставлена возможность изменения сроков проведения капитального ремонта общего имущества в многоквартирных домах, включенных в Региональную программу, </w:t>
      </w: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 xml:space="preserve">на более ранний или поздний период. </w:t>
      </w:r>
    </w:p>
    <w:p w:rsidR="001941CB" w:rsidRPr="001941CB" w:rsidRDefault="001941CB" w:rsidP="001941CB">
      <w:pPr>
        <w:rPr>
          <w:rFonts w:ascii="Times New Roman" w:hAnsi="Times New Roman"/>
          <w:sz w:val="20"/>
        </w:rPr>
      </w:pP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 xml:space="preserve">Уполномоченным органом 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 xml:space="preserve">для принятия решения о применении оснований для внесения изменений в Региональную программу </w:t>
      </w: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 xml:space="preserve">является </w:t>
      </w:r>
      <w:hyperlink r:id="rId7" w:tgtFrame="_blank" w:tooltip="https://t.me/komitetGKHvo" w:history="1">
        <w:r w:rsidRPr="001941CB">
          <w:rPr>
            <w:rStyle w:val="a3"/>
            <w:rFonts w:ascii="Roboto" w:hAnsi="Roboto"/>
            <w:color w:val="0000FF"/>
            <w:sz w:val="20"/>
            <w:shd w:val="clear" w:color="auto" w:fill="FFFFFF"/>
          </w:rPr>
          <w:t>Комитет ЖКХ ВО.</w:t>
        </w:r>
      </w:hyperlink>
      <w:r w:rsidRPr="001941CB">
        <w:rPr>
          <w:rFonts w:ascii="Roboto" w:hAnsi="Roboto"/>
          <w:color w:val="000000"/>
          <w:sz w:val="20"/>
        </w:rPr>
        <w:br/>
      </w:r>
      <w:r w:rsidRPr="001941CB">
        <w:rPr>
          <w:rFonts w:ascii="Roboto" w:hAnsi="Roboto"/>
          <w:color w:val="000000"/>
          <w:sz w:val="20"/>
        </w:rPr>
        <w:br/>
      </w: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>ПЕРЕНОС СРОКА ПРОВЕДЕНИЯ КАПИТАЛЬНОГО РЕМОНТА НА БОЛЕЕ ПОЗДНИЙ ПЕРИОД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> </w:t>
      </w:r>
      <w:hyperlink r:id="rId8" w:tgtFrame="_blank" w:tooltip="https://www.consultant.ru/document/cons_doc_LAW_51057/469393fccf734d234777f88ac08cb4cd3f66116e/?ysclid=m6jaqy3kc9638111271" w:history="1">
        <w:r w:rsidRPr="001941CB">
          <w:rPr>
            <w:rStyle w:val="a4"/>
            <w:rFonts w:ascii="Roboto" w:hAnsi="Roboto"/>
            <w:sz w:val="20"/>
            <w:shd w:val="clear" w:color="auto" w:fill="FFFFFF"/>
          </w:rPr>
          <w:t>(</w:t>
        </w:r>
      </w:hyperlink>
      <w:hyperlink r:id="rId9" w:tgtFrame="_blank" w:tooltip="https://www.consultant.ru/document/cons_doc_LAW_51057/469393fccf734d234777f88ac08cb4cd3f66116e/?ysclid=m6jaqy3kc9638111271" w:history="1">
        <w:r w:rsidRPr="001941CB">
          <w:rPr>
            <w:rStyle w:val="a3"/>
            <w:rFonts w:ascii="Roboto" w:hAnsi="Roboto"/>
            <w:color w:val="0000FF"/>
            <w:sz w:val="20"/>
            <w:shd w:val="clear" w:color="auto" w:fill="FFFFFF"/>
          </w:rPr>
          <w:t>ч. 4 ст.168 ЖК РФ</w:t>
        </w:r>
      </w:hyperlink>
      <w:hyperlink r:id="rId10" w:tgtFrame="_blank" w:tooltip="https://www.consultant.ru/document/cons_doc_LAW_51057/469393fccf734d234777f88ac08cb4cd3f66116e/?ysclid=m6jaqy3kc9638111271" w:history="1">
        <w:r w:rsidRPr="001941CB">
          <w:rPr>
            <w:rStyle w:val="a4"/>
            <w:rFonts w:ascii="Roboto" w:hAnsi="Roboto"/>
            <w:sz w:val="20"/>
            <w:shd w:val="clear" w:color="auto" w:fill="FFFFFF"/>
          </w:rPr>
          <w:t>),</w:t>
        </w:r>
      </w:hyperlink>
      <w:r w:rsidRPr="001941CB">
        <w:rPr>
          <w:rFonts w:ascii="Roboto" w:hAnsi="Roboto"/>
          <w:color w:val="000000"/>
          <w:sz w:val="20"/>
          <w:shd w:val="clear" w:color="auto" w:fill="FFFFFF"/>
        </w:rPr>
        <w:t> возможен:</w:t>
      </w:r>
    </w:p>
    <w:p w:rsidR="001941CB" w:rsidRPr="001941CB" w:rsidRDefault="001941CB" w:rsidP="001941CB">
      <w:pPr>
        <w:rPr>
          <w:rFonts w:ascii="Times New Roman" w:hAnsi="Times New Roman"/>
          <w:sz w:val="20"/>
        </w:rPr>
      </w:pP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 xml:space="preserve">При принятии общим собранием собственников решения о переносе капитального ремонта 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 xml:space="preserve">(либо отдельного вида </w:t>
      </w:r>
      <w:bookmarkStart w:id="1" w:name="_GoBack"/>
      <w:bookmarkEnd w:id="1"/>
      <w:r w:rsidRPr="001941CB">
        <w:rPr>
          <w:rFonts w:ascii="Roboto" w:hAnsi="Roboto"/>
          <w:color w:val="000000"/>
          <w:sz w:val="20"/>
          <w:shd w:val="clear" w:color="auto" w:fill="FFFFFF"/>
        </w:rPr>
        <w:t xml:space="preserve">услуг и (или) работ) </w:t>
      </w: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 xml:space="preserve">ввиду надлежащего технического состояния конструктивного элемента. </w:t>
      </w:r>
      <w:r w:rsidRPr="001941CB">
        <w:rPr>
          <w:rFonts w:ascii="Roboto" w:hAnsi="Roboto"/>
          <w:b/>
          <w:bCs/>
          <w:color w:val="000000"/>
          <w:sz w:val="20"/>
          <w:shd w:val="clear" w:color="auto" w:fill="FFFFFF"/>
        </w:rPr>
        <w:br/>
      </w:r>
      <w:r w:rsidRPr="001941CB">
        <w:rPr>
          <w:rFonts w:ascii="Roboto" w:hAnsi="Roboto"/>
          <w:b/>
          <w:bCs/>
          <w:color w:val="000000"/>
          <w:sz w:val="20"/>
          <w:shd w:val="clear" w:color="auto" w:fill="FFFFFF"/>
        </w:rPr>
        <w:br/>
      </w: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 xml:space="preserve">Данное решение должно быть направлено региональному оператору 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 xml:space="preserve">для внесения изменений в краткосрочный план реализации региональной программы. </w:t>
      </w:r>
    </w:p>
    <w:p w:rsidR="001941CB" w:rsidRPr="001941CB" w:rsidRDefault="001941CB" w:rsidP="001941CB">
      <w:pPr>
        <w:rPr>
          <w:rFonts w:ascii="Times New Roman" w:hAnsi="Times New Roman"/>
          <w:sz w:val="20"/>
        </w:rPr>
      </w:pP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>При невозможности оказания услуг и (или) выполнения работ, посредством установления фактов воспрепятствования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 xml:space="preserve"> по капитальному ремонту общего имущества в многоквартирном доме. </w:t>
      </w:r>
      <w:r w:rsidRPr="001941CB">
        <w:rPr>
          <w:rFonts w:ascii="Roboto" w:hAnsi="Roboto"/>
          <w:color w:val="000000"/>
          <w:sz w:val="20"/>
        </w:rPr>
        <w:br/>
      </w:r>
      <w:r w:rsidRPr="001941CB">
        <w:rPr>
          <w:rFonts w:ascii="Roboto" w:hAnsi="Roboto"/>
          <w:color w:val="000000"/>
          <w:sz w:val="20"/>
        </w:rPr>
        <w:br/>
      </w: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>Факт воспрепятствования устанавливается и фиксируется путем составления акта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>, после чего акт направляется в уполномоченный орган для рассмотрения комиссией.</w:t>
      </w:r>
    </w:p>
    <w:p w:rsidR="001941CB" w:rsidRPr="001941CB" w:rsidRDefault="001941CB" w:rsidP="001941CB">
      <w:pPr>
        <w:rPr>
          <w:rFonts w:ascii="Times New Roman" w:hAnsi="Times New Roman"/>
          <w:sz w:val="20"/>
        </w:rPr>
      </w:pP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>При установлении необходимости переноса капремонта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 xml:space="preserve"> на более поздний, </w:t>
      </w: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>по результатам надлежащего обследования технического состояния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> многоквартирного дома.</w:t>
      </w:r>
    </w:p>
    <w:p w:rsidR="001941CB" w:rsidRPr="001941CB" w:rsidRDefault="001941CB" w:rsidP="001941CB">
      <w:pPr>
        <w:rPr>
          <w:rFonts w:ascii="Times New Roman" w:hAnsi="Times New Roman"/>
          <w:sz w:val="20"/>
        </w:rPr>
      </w:pP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>При выявлении, что запланированный вид услуг и (или) работ по капитальному ремонту был проведен ранее и установлено отсутствие необходимости повторного выполнения работ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> по капитальному ремонту в срок, установленный Региональной программой.</w:t>
      </w:r>
      <w:r w:rsidRPr="001941CB">
        <w:rPr>
          <w:rFonts w:ascii="Roboto" w:hAnsi="Roboto"/>
          <w:color w:val="000000"/>
          <w:sz w:val="20"/>
        </w:rPr>
        <w:br/>
      </w:r>
      <w:r w:rsidRPr="001941CB">
        <w:rPr>
          <w:rFonts w:ascii="Roboto" w:hAnsi="Roboto"/>
          <w:color w:val="000000"/>
          <w:sz w:val="20"/>
        </w:rPr>
        <w:br/>
      </w: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>ПЕРЕНОС СРОКА ПРОВЕДЕНИЯ КАПИТАЛЬНОГО РЕМОНТА НА БОЛЕЕ РАННИЙ ПЕРИОД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> </w:t>
      </w:r>
      <w:hyperlink r:id="rId11" w:tgtFrame="_blank" w:tooltip="https://pravo.volgograd.ru/ReestrDocum/Find/73309?ysclid=m6jayfa4f7547948044" w:history="1">
        <w:r w:rsidRPr="001941CB">
          <w:rPr>
            <w:rStyle w:val="a4"/>
            <w:rFonts w:ascii="Roboto" w:hAnsi="Roboto"/>
            <w:sz w:val="20"/>
            <w:shd w:val="clear" w:color="auto" w:fill="FFFFFF"/>
          </w:rPr>
          <w:t>(</w:t>
        </w:r>
      </w:hyperlink>
      <w:hyperlink r:id="rId12" w:tgtFrame="_blank" w:tooltip="https://pravo.volgograd.ru/ReestrDocum/Find/73309?ysclid=m6jayfa4f7547948044" w:history="1">
        <w:r w:rsidRPr="001941CB">
          <w:rPr>
            <w:rStyle w:val="a3"/>
            <w:rFonts w:ascii="Roboto" w:hAnsi="Roboto"/>
            <w:color w:val="0000FF"/>
            <w:sz w:val="20"/>
            <w:shd w:val="clear" w:color="auto" w:fill="FFFFFF"/>
          </w:rPr>
          <w:t>Приказ № 120-ОД от 30.07.2019</w:t>
        </w:r>
      </w:hyperlink>
      <w:hyperlink r:id="rId13" w:tgtFrame="_blank" w:tooltip="https://pravo.volgograd.ru/ReestrDocum/Find/73309?ysclid=m6jayfa4f7547948044" w:history="1">
        <w:r w:rsidRPr="001941CB">
          <w:rPr>
            <w:rStyle w:val="a4"/>
            <w:rFonts w:ascii="Roboto" w:hAnsi="Roboto"/>
            <w:sz w:val="20"/>
            <w:shd w:val="clear" w:color="auto" w:fill="FFFFFF"/>
          </w:rPr>
          <w:t>),</w:t>
        </w:r>
      </w:hyperlink>
      <w:r w:rsidRPr="001941CB">
        <w:rPr>
          <w:rFonts w:ascii="Roboto" w:hAnsi="Roboto"/>
          <w:color w:val="000000"/>
          <w:sz w:val="20"/>
          <w:shd w:val="clear" w:color="auto" w:fill="FFFFFF"/>
        </w:rPr>
        <w:t> возможен:</w:t>
      </w:r>
    </w:p>
    <w:p w:rsidR="001941CB" w:rsidRPr="001941CB" w:rsidRDefault="001941CB" w:rsidP="001941CB">
      <w:pPr>
        <w:rPr>
          <w:rFonts w:ascii="Times New Roman" w:hAnsi="Times New Roman"/>
          <w:sz w:val="20"/>
        </w:rPr>
      </w:pP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 xml:space="preserve">При принятии на общем собрании собственниками 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 xml:space="preserve">помещений </w:t>
      </w: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>решения о проведении работ на более ранний срок по предписаниям и требованиям контролирующих органов при условии достаточности средств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 xml:space="preserve"> на проведение указанных неотложных работ </w:t>
      </w:r>
    </w:p>
    <w:p w:rsidR="001941CB" w:rsidRPr="001941CB" w:rsidRDefault="001941CB" w:rsidP="001941CB">
      <w:pPr>
        <w:rPr>
          <w:rFonts w:ascii="Times New Roman" w:hAnsi="Times New Roman"/>
          <w:sz w:val="20"/>
        </w:rPr>
      </w:pP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>При включении территории, прилегающей к многоквартирному дому, в государственную и (или) муниципальную и (или) иную программу по благоустройству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 xml:space="preserve"> со сроком ее реализации в текущем этапе Региональной программы </w:t>
      </w:r>
    </w:p>
    <w:p w:rsidR="001941CB" w:rsidRPr="001941CB" w:rsidRDefault="001941CB" w:rsidP="001941CB">
      <w:pPr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</w:pP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>При наличие проектной документации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> на выполнение работ по капитальному ремонту, оплата услуг по разработке которой была осуществлена без использования средств фонда капитального ремонта общего имущества в многоквартирном доме.</w:t>
      </w:r>
      <w:r w:rsidRPr="001941CB">
        <w:rPr>
          <w:rFonts w:ascii="Roboto" w:hAnsi="Roboto"/>
          <w:color w:val="000000"/>
          <w:sz w:val="20"/>
        </w:rPr>
        <w:br/>
      </w:r>
      <w:r w:rsidRPr="001941CB">
        <w:rPr>
          <w:rFonts w:ascii="Roboto" w:hAnsi="Roboto"/>
          <w:color w:val="000000"/>
          <w:sz w:val="20"/>
        </w:rPr>
        <w:br/>
      </w:r>
      <w:r w:rsidRPr="001941CB">
        <w:rPr>
          <w:rStyle w:val="a3"/>
          <w:rFonts w:ascii="Roboto" w:hAnsi="Roboto"/>
          <w:color w:val="000000"/>
          <w:sz w:val="20"/>
          <w:shd w:val="clear" w:color="auto" w:fill="FFFFFF"/>
        </w:rPr>
        <w:t>Решение Комиссии является основанием для внесения изменений в краткосрочный план реализации региональной программы</w:t>
      </w:r>
      <w:r w:rsidRPr="001941CB">
        <w:rPr>
          <w:rFonts w:ascii="Roboto" w:hAnsi="Roboto"/>
          <w:color w:val="000000"/>
          <w:sz w:val="20"/>
          <w:shd w:val="clear" w:color="auto" w:fill="FFFFFF"/>
        </w:rPr>
        <w:t>, а также в региональную программу при ее очередной актуализации.</w:t>
      </w:r>
    </w:p>
    <w:p w:rsidR="005D0305" w:rsidRDefault="005D0305"/>
    <w:sectPr w:rsidR="005D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664" w:rsidRDefault="00285664" w:rsidP="001941CB">
      <w:pPr>
        <w:spacing w:after="0" w:line="240" w:lineRule="auto"/>
      </w:pPr>
      <w:r>
        <w:separator/>
      </w:r>
    </w:p>
  </w:endnote>
  <w:endnote w:type="continuationSeparator" w:id="0">
    <w:p w:rsidR="00285664" w:rsidRDefault="00285664" w:rsidP="00194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Sitka Small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664" w:rsidRDefault="00285664" w:rsidP="001941CB">
      <w:pPr>
        <w:spacing w:after="0" w:line="240" w:lineRule="auto"/>
      </w:pPr>
      <w:r>
        <w:separator/>
      </w:r>
    </w:p>
  </w:footnote>
  <w:footnote w:type="continuationSeparator" w:id="0">
    <w:p w:rsidR="00285664" w:rsidRDefault="00285664" w:rsidP="001941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D2A"/>
    <w:rsid w:val="001941CB"/>
    <w:rsid w:val="00285664"/>
    <w:rsid w:val="005D0305"/>
    <w:rsid w:val="00AF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93B7"/>
  <w15:chartTrackingRefBased/>
  <w15:docId w15:val="{5DA2E31A-1DEE-4446-AB29-B47C38850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41CB"/>
    <w:rPr>
      <w:b/>
      <w:bCs/>
    </w:rPr>
  </w:style>
  <w:style w:type="character" w:styleId="a4">
    <w:name w:val="Hyperlink"/>
    <w:basedOn w:val="a0"/>
    <w:uiPriority w:val="99"/>
    <w:unhideWhenUsed/>
    <w:rsid w:val="001941CB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94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41CB"/>
  </w:style>
  <w:style w:type="paragraph" w:styleId="a7">
    <w:name w:val="footer"/>
    <w:basedOn w:val="a"/>
    <w:link w:val="a8"/>
    <w:uiPriority w:val="99"/>
    <w:unhideWhenUsed/>
    <w:rsid w:val="00194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4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1057/469393fccf734d234777f88ac08cb4cd3f66116e/?ysclid=m6jaqy3kc9638111271" TargetMode="External"/><Relationship Id="rId13" Type="http://schemas.openxmlformats.org/officeDocument/2006/relationships/hyperlink" Target="https://pravo.volgograd.ru/ReestrDocum/Find/73309?ysclid=m6jayfa4f754794804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.me/komitetGKHvo" TargetMode="External"/><Relationship Id="rId12" Type="http://schemas.openxmlformats.org/officeDocument/2006/relationships/hyperlink" Target="https://pravo.volgograd.ru/ReestrDocum/Find/73309?ysclid=m6jayfa4f754794804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pravo.volgograd.ru/ReestrDocum/Find/73309?ysclid=m6jayfa4f7547948044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consultant.ru/document/cons_doc_LAW_51057/469393fccf734d234777f88ac08cb4cd3f66116e/?ysclid=m6jaqy3kc963811127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onsultant.ru/document/cons_doc_LAW_51057/469393fccf734d234777f88ac08cb4cd3f66116e/?ysclid=m6jaqy3kc963811127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3438</Characters>
  <Application>Microsoft Office Word</Application>
  <DocSecurity>0</DocSecurity>
  <Lines>28</Lines>
  <Paragraphs>8</Paragraphs>
  <ScaleCrop>false</ScaleCrop>
  <Company>diakov.net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Колотеева Дарья Алексеевна</dc:creator>
  <cp:keywords/>
  <dc:description/>
  <cp:lastModifiedBy>Колотеева Дарья Алексеевна</cp:lastModifiedBy>
  <cp:revision>2</cp:revision>
  <dcterms:created xsi:type="dcterms:W3CDTF">2025-02-21T12:50:00Z</dcterms:created>
  <dcterms:modified xsi:type="dcterms:W3CDTF">2025-02-21T12:50:00Z</dcterms:modified>
</cp:coreProperties>
</file>